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191376">
        <w:rPr>
          <w:rFonts w:ascii="Georgia" w:hAnsi="Georgia" w:cs="Arial"/>
          <w:b/>
          <w:noProof/>
          <w:color w:val="000000"/>
        </w:rPr>
        <w:t>„</w:t>
      </w:r>
      <w:r w:rsidRPr="00191376">
        <w:rPr>
          <w:rFonts w:ascii="Georgia" w:hAnsi="Georgia"/>
          <w:b/>
          <w:bCs/>
          <w:caps/>
        </w:rPr>
        <w:t>……</w:t>
      </w:r>
      <w:r w:rsidRPr="00191376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494AD536" w14:textId="56E25959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1400B9AE" w14:textId="46B642CA" w:rsidR="00945568" w:rsidRPr="00945568" w:rsidRDefault="00945568" w:rsidP="00945568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t xml:space="preserve">Příloha VI. Výzvy a Příloha </w:t>
      </w:r>
      <w:r>
        <w:rPr>
          <w:rFonts w:ascii="Georgia" w:hAnsi="Georgia"/>
          <w:b w:val="0"/>
          <w:bCs w:val="0"/>
        </w:rPr>
        <w:t>K.</w:t>
      </w:r>
      <w:r w:rsidRPr="00945568">
        <w:rPr>
          <w:rFonts w:ascii="Georgia" w:hAnsi="Georgia"/>
          <w:b w:val="0"/>
          <w:bCs w:val="0"/>
        </w:rPr>
        <w:t xml:space="preserve"> žádosti</w:t>
      </w:r>
    </w:p>
    <w:p w14:paraId="448A9847" w14:textId="77777777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62FF9990" w14:textId="7524C05A" w:rsidR="0015286C" w:rsidRDefault="0015286C" w:rsidP="0015286C">
      <w:pPr>
        <w:jc w:val="center"/>
        <w:rPr>
          <w:rFonts w:ascii="Georgia" w:hAnsi="Georgia"/>
          <w:b/>
          <w:bCs/>
        </w:rPr>
      </w:pPr>
      <w:r w:rsidRPr="65668C23">
        <w:rPr>
          <w:rFonts w:ascii="Georgia" w:hAnsi="Georgia"/>
          <w:b/>
          <w:bCs/>
        </w:rPr>
        <w:t xml:space="preserve">Prohlášení o souhlasu se zařazením do databáze poskytovatele, prohlášení o souhlasu se zveřejněním identifikačních údajů </w:t>
      </w:r>
      <w:r w:rsidR="6BF27962" w:rsidRPr="65668C23">
        <w:rPr>
          <w:rFonts w:ascii="Georgia" w:hAnsi="Georgia"/>
          <w:b/>
          <w:bCs/>
        </w:rPr>
        <w:t xml:space="preserve">subjektu </w:t>
      </w:r>
      <w:r w:rsidRPr="65668C23">
        <w:rPr>
          <w:rFonts w:ascii="Georgia" w:hAnsi="Georgia"/>
          <w:b/>
          <w:bCs/>
        </w:rPr>
        <w:t xml:space="preserve"> a výši poskytnuté dotace na webových stránkách poskytovatele a s poskytnutím licence k výstupům projektu</w:t>
      </w:r>
    </w:p>
    <w:p w14:paraId="02B31A02" w14:textId="77777777" w:rsidR="0015286C" w:rsidRPr="0015286C" w:rsidRDefault="0015286C" w:rsidP="0015286C">
      <w:pPr>
        <w:jc w:val="center"/>
        <w:rPr>
          <w:rFonts w:ascii="Georgia" w:hAnsi="Georgia"/>
          <w:b/>
          <w:bCs/>
        </w:rPr>
      </w:pPr>
    </w:p>
    <w:p w14:paraId="2BF97966" w14:textId="77777777" w:rsidR="0015286C" w:rsidRPr="00D024F8" w:rsidRDefault="0015286C" w:rsidP="0015286C">
      <w:pPr>
        <w:rPr>
          <w:rFonts w:ascii="Georgia" w:hAnsi="Georgia" w:cs="Calibri"/>
          <w:i/>
          <w:sz w:val="18"/>
          <w:szCs w:val="18"/>
        </w:rPr>
      </w:pPr>
    </w:p>
    <w:p w14:paraId="1CB2FA27" w14:textId="73ACF97D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 xml:space="preserve">Žadatel o dotaci ČRA souhlasí se zveřejněním svého </w:t>
      </w:r>
      <w:r w:rsidR="003E57AB" w:rsidRPr="471C7554">
        <w:rPr>
          <w:rFonts w:ascii="Georgia" w:hAnsi="Georgia"/>
          <w:sz w:val="22"/>
          <w:szCs w:val="22"/>
        </w:rPr>
        <w:t>názvu</w:t>
      </w:r>
      <w:r w:rsidRPr="471C7554">
        <w:rPr>
          <w:rFonts w:ascii="Georgia" w:hAnsi="Georgia"/>
          <w:sz w:val="22"/>
          <w:szCs w:val="22"/>
        </w:rPr>
        <w:t xml:space="preserve">, adresy a </w:t>
      </w:r>
      <w:r w:rsidR="003E57AB" w:rsidRPr="471C7554">
        <w:rPr>
          <w:rFonts w:ascii="Georgia" w:hAnsi="Georgia"/>
          <w:sz w:val="22"/>
          <w:szCs w:val="22"/>
        </w:rPr>
        <w:t xml:space="preserve">výše </w:t>
      </w:r>
      <w:r w:rsidRPr="471C7554">
        <w:rPr>
          <w:rFonts w:ascii="Georgia" w:hAnsi="Georgia"/>
          <w:sz w:val="22"/>
          <w:szCs w:val="22"/>
        </w:rPr>
        <w:t xml:space="preserve">poskytnuté dotace a dále se zveřejněním vypracovaných zpráv (konkrétně části vybrané k publikování – viz osnova na webu ČRA). Příjemce dotace souhlasí s případným zveřejněním kontrolního nálezu, týkajícího se poskytnuté dotace. </w:t>
      </w:r>
    </w:p>
    <w:p w14:paraId="19336836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6431A260" w14:textId="0188A145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o dotaci se dále uděl</w:t>
      </w:r>
      <w:r w:rsidR="003E57AB" w:rsidRPr="65668C23">
        <w:rPr>
          <w:rFonts w:ascii="Georgia" w:hAnsi="Georgia"/>
          <w:sz w:val="22"/>
          <w:szCs w:val="22"/>
        </w:rPr>
        <w:t>uje</w:t>
      </w:r>
      <w:r w:rsidRPr="65668C23">
        <w:rPr>
          <w:rFonts w:ascii="Georgia" w:hAnsi="Georgia"/>
          <w:sz w:val="22"/>
          <w:szCs w:val="22"/>
        </w:rPr>
        <w:t xml:space="preserve"> poskytovateli dotace, v případě vydání Rozhodnutí o poskytnutí dotace, nevýhradní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žádným způsobem neomezenou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licenci k výstupům projektu realizovaným na základě dotace. Žadatel o dotaci bere na vědomí, že poskytovatel dotace je mimo jiné oprávněn všechny výstupy projektu nebo jejich části uveřejnit na svých internetových stránkách, veřejně prezentovat či předávat partnerům v oblasti zahraniční rozvojové spolupráce.</w:t>
      </w:r>
    </w:p>
    <w:p w14:paraId="5F2F3702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315E246A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03A7C470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5627AC91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4B141323" w14:textId="77777777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b/>
          <w:bCs/>
        </w:rPr>
      </w:pPr>
      <w:r w:rsidRPr="471C7554">
        <w:rPr>
          <w:rFonts w:ascii="Georgia" w:hAnsi="Georgia"/>
          <w:sz w:val="22"/>
          <w:szCs w:val="22"/>
        </w:rPr>
        <w:t>Datum, jméno, podpis</w:t>
      </w:r>
      <w:r w:rsidR="003E57AB" w:rsidRPr="471C7554">
        <w:rPr>
          <w:rFonts w:ascii="Georgia" w:hAnsi="Georgia"/>
          <w:sz w:val="22"/>
          <w:szCs w:val="22"/>
        </w:rPr>
        <w:t xml:space="preserve"> oprávněné osoby</w:t>
      </w:r>
    </w:p>
    <w:p w14:paraId="5C2F0519" w14:textId="77777777" w:rsidR="0015286C" w:rsidRPr="0015286C" w:rsidRDefault="0015286C" w:rsidP="0015286C">
      <w:pPr>
        <w:pStyle w:val="Nzev"/>
        <w:jc w:val="left"/>
        <w:rPr>
          <w:rFonts w:ascii="Georgia" w:hAnsi="Georgia"/>
        </w:rPr>
      </w:pPr>
    </w:p>
    <w:p w14:paraId="7CA61D60" w14:textId="1365BA68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A8F52C3" w14:textId="570763DF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3637C64A" w14:textId="57204DF1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2E46C0E" w14:textId="45FF7650" w:rsidR="471C7554" w:rsidRDefault="471C7554">
      <w:r>
        <w:br w:type="page"/>
      </w:r>
    </w:p>
    <w:p w14:paraId="15819682" w14:textId="621AFBB8" w:rsidR="1C9A326E" w:rsidRDefault="5757C65E" w:rsidP="55E524D3">
      <w:pPr>
        <w:pStyle w:val="Nzev"/>
        <w:jc w:val="left"/>
        <w:rPr>
          <w:rFonts w:ascii="Georgia" w:hAnsi="Georgia"/>
        </w:rPr>
      </w:pPr>
      <w:r w:rsidRPr="471C7554">
        <w:rPr>
          <w:rFonts w:ascii="Georgia" w:hAnsi="Georgia"/>
        </w:rPr>
        <w:lastRenderedPageBreak/>
        <w:t>SOUHLAS S OSOBNÍMI ÚDAJI GDPR</w:t>
      </w:r>
    </w:p>
    <w:p w14:paraId="694AACDE" w14:textId="4FA80D4C" w:rsidR="471C7554" w:rsidRDefault="471C7554" w:rsidP="471C7554">
      <w:pPr>
        <w:pStyle w:val="Nzev"/>
        <w:jc w:val="left"/>
        <w:rPr>
          <w:rFonts w:ascii="Georgia" w:hAnsi="Georgia"/>
        </w:rPr>
      </w:pPr>
    </w:p>
    <w:p w14:paraId="1FD8AC3E" w14:textId="32C66722" w:rsidR="5757C65E" w:rsidRDefault="5757C65E" w:rsidP="471C7554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471C7554" w14:paraId="1F354E12" w14:textId="77777777" w:rsidTr="65668C23">
        <w:tc>
          <w:tcPr>
            <w:tcW w:w="4533" w:type="dxa"/>
          </w:tcPr>
          <w:p w14:paraId="74292EF3" w14:textId="684FC4DB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41542F87" w14:textId="37D98462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C8B6023" w14:textId="77777777" w:rsidTr="65668C23">
        <w:tc>
          <w:tcPr>
            <w:tcW w:w="4533" w:type="dxa"/>
          </w:tcPr>
          <w:p w14:paraId="6BDE4675" w14:textId="5EFD3C7D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0DBEF5B3" w14:textId="6CE9AE6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112F0566" w14:textId="77777777" w:rsidTr="65668C23">
        <w:tc>
          <w:tcPr>
            <w:tcW w:w="4533" w:type="dxa"/>
          </w:tcPr>
          <w:p w14:paraId="586D0697" w14:textId="7F6EF4DC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5333BA4B" w14:textId="5596210D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32779240" w14:textId="77777777" w:rsidTr="65668C23">
        <w:tc>
          <w:tcPr>
            <w:tcW w:w="4533" w:type="dxa"/>
          </w:tcPr>
          <w:p w14:paraId="187D086C" w14:textId="19C0A4F4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6678A803" w14:textId="4A1F8449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6CC73B1C" w14:textId="1F3C198E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471C7554" w14:paraId="22DF7103" w14:textId="77777777" w:rsidTr="65668C23">
        <w:tc>
          <w:tcPr>
            <w:tcW w:w="4533" w:type="dxa"/>
          </w:tcPr>
          <w:p w14:paraId="2C8A67B0" w14:textId="7517B3CF" w:rsidR="471C7554" w:rsidRDefault="471C7554" w:rsidP="65668C23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19C87685" w14:textId="5747355F" w:rsidR="471C7554" w:rsidRDefault="471C7554" w:rsidP="471C7554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38D318FE" w14:textId="29F07663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Tímto uděluji České republice - České rozvojové agentuře, se sídlem Nerudova 3, 118 50 Praha 1, Česká republika, IČO: 75123924, (dále jen ,,Správce“), souhlas se zpracováním mých níže specifikovaných osobních údajů ve smyslu </w:t>
      </w:r>
      <w:ins w:id="0" w:author="Kateřina Matějíčková" w:date="2020-10-07T13:46:00Z">
        <w:r>
          <w:fldChar w:fldCharType="begin"/>
        </w:r>
        <w:r>
          <w:instrText xml:space="preserve">HYPERLINK "http://eur-lex.europa.eu/legal-content/CS/TXT/PDF/?uri=CELEX:32016R0679&amp;from=EN" </w:instrText>
        </w:r>
        <w:r>
          <w:fldChar w:fldCharType="separate"/>
        </w:r>
      </w:ins>
      <w:proofErr w:type="spellStart"/>
      <w:r w:rsidRPr="65668C23">
        <w:rPr>
          <w:rStyle w:val="Hypertextovodkaz"/>
          <w:rFonts w:ascii="Georgia" w:eastAsia="Georgia" w:hAnsi="Georgia" w:cs="Georgia"/>
          <w:sz w:val="20"/>
          <w:szCs w:val="20"/>
          <w:lang w:val="en-GB"/>
        </w:rPr>
        <w:t>Nařízení</w:t>
      </w:r>
      <w:proofErr w:type="spellEnd"/>
      <w:ins w:id="1" w:author="Kateřina Matějíčková" w:date="2020-10-07T13:46:00Z">
        <w:r>
          <w:fldChar w:fldCharType="end"/>
        </w:r>
      </w:ins>
      <w:r w:rsidRPr="65668C23">
        <w:rPr>
          <w:rFonts w:ascii="Georgia" w:eastAsia="Georgia" w:hAnsi="Georgia" w:cs="Georgia"/>
          <w:sz w:val="20"/>
          <w:szCs w:val="20"/>
        </w:rPr>
        <w:t xml:space="preserve"> 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</w:t>
      </w:r>
      <w:r w:rsidR="52AE9982"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52FA95D" w14:textId="2E8EE697" w:rsidR="471C7554" w:rsidRDefault="471C7554" w:rsidP="65668C23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130473F1" w14:textId="32F2BF84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6894900" w14:textId="201498C3" w:rsidR="271945E8" w:rsidRDefault="271945E8" w:rsidP="471C7554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026D07C3" w14:textId="47A6CEBF" w:rsidR="271945E8" w:rsidRDefault="271945E8" w:rsidP="471C7554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A49FD60" w14:textId="0DE4643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76ED3555" w14:textId="210A35A8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38E421A3" w14:textId="27660787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9FE51E1" w14:textId="75892261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1E52B297" w14:textId="37349D6C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7829D2F4" w14:textId="1F1A56C5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7A1C129" w14:textId="1C3881D1" w:rsidR="271945E8" w:rsidRDefault="271945E8" w:rsidP="471C7554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7E573685" w14:textId="7339B489" w:rsidR="271945E8" w:rsidRDefault="271945E8" w:rsidP="471C7554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3162D03" w14:textId="74334850" w:rsidR="471C7554" w:rsidRDefault="471C7554" w:rsidP="471C7554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784D4C14" w14:textId="318E60A6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6898C260" w14:textId="3E9EBE25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777BFE52" w14:textId="61DED7DC" w:rsidR="271945E8" w:rsidRDefault="271945E8" w:rsidP="471C7554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5319AA6E" w14:textId="78841D21" w:rsidR="271945E8" w:rsidRDefault="271945E8" w:rsidP="65668C23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BC45366" w14:textId="0298176D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175188B4" w14:textId="26CBBA2A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DD64D34" w14:textId="2C893A3E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037B989" w14:textId="73FCA51C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5E7D790" w14:textId="0CE3E612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68E2912" w14:textId="53D83959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03FE63E6" w14:textId="29FE5907" w:rsidR="271945E8" w:rsidRDefault="271945E8" w:rsidP="65668C23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14E218F4" w14:textId="034A3CA1" w:rsidR="471C7554" w:rsidRDefault="471C7554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9591128" w14:textId="4E6B376F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25E06CB" w14:textId="629FB5C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</w:t>
      </w:r>
      <w:r w:rsidR="1AA7FC56"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66F7AC0" w14:textId="0E47CD8E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1193593F" w14:textId="2A3C4332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0C0D0541" w14:textId="019B67BD" w:rsidR="271945E8" w:rsidRDefault="271945E8" w:rsidP="65668C23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36448055" w14:textId="49571361" w:rsidR="271945E8" w:rsidRDefault="271945E8" w:rsidP="65668C23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60E786B7" w14:textId="00D36D1E" w:rsidR="271945E8" w:rsidRDefault="271945E8" w:rsidP="65668C23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271945E8" w:rsidSect="00121DF0">
      <w:headerReference w:type="even" r:id="rId8"/>
      <w:footerReference w:type="default" r:id="rId9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5B751" w14:textId="77777777" w:rsidR="00880046" w:rsidRDefault="00880046" w:rsidP="00804DF5">
      <w:r>
        <w:separator/>
      </w:r>
    </w:p>
    <w:p w14:paraId="54D69BDB" w14:textId="77777777" w:rsidR="00880046" w:rsidRDefault="00880046"/>
  </w:endnote>
  <w:endnote w:type="continuationSeparator" w:id="0">
    <w:p w14:paraId="746B6811" w14:textId="77777777" w:rsidR="00880046" w:rsidRDefault="00880046" w:rsidP="00804DF5">
      <w:r>
        <w:continuationSeparator/>
      </w:r>
    </w:p>
    <w:p w14:paraId="57845906" w14:textId="77777777" w:rsidR="00880046" w:rsidRDefault="00880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89C33" w14:textId="77777777" w:rsidR="00AD4A3E" w:rsidRDefault="00AD4A3E">
    <w:pPr>
      <w:pStyle w:val="Zpat"/>
    </w:pPr>
  </w:p>
  <w:p w14:paraId="65AD2771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B473C" w14:textId="77777777" w:rsidR="00880046" w:rsidRDefault="00880046" w:rsidP="00804DF5">
      <w:r>
        <w:separator/>
      </w:r>
    </w:p>
    <w:p w14:paraId="56288544" w14:textId="77777777" w:rsidR="00880046" w:rsidRDefault="00880046"/>
  </w:footnote>
  <w:footnote w:type="continuationSeparator" w:id="0">
    <w:p w14:paraId="28C157E3" w14:textId="77777777" w:rsidR="00880046" w:rsidRDefault="00880046" w:rsidP="00804DF5">
      <w:r>
        <w:continuationSeparator/>
      </w:r>
    </w:p>
    <w:p w14:paraId="1C555C62" w14:textId="77777777" w:rsidR="00880046" w:rsidRDefault="008800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hybridMultilevel"/>
    <w:tmpl w:val="87EC079A"/>
    <w:lvl w:ilvl="0" w:tplc="E16ECC14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C48F85A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4A6ED9A4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0EDED3DC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1CD45CA6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A1E8CE66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93D873C4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8DFA4A3A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E44483A4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hybridMultilevel"/>
    <w:tmpl w:val="7D386C8C"/>
    <w:lvl w:ilvl="0" w:tplc="82DC91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86A44E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D8F6114A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8FDC549E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9A8A058A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D1B6D81C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490489CA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834ED7C4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37EEF6B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hybridMultilevel"/>
    <w:tmpl w:val="1A822D64"/>
    <w:lvl w:ilvl="0" w:tplc="D708CB4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74E1310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 w:tplc="B72497A4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 w:tplc="11C28DCA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 w:tplc="25603726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 w:tplc="0688D744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 w:tplc="C8BC8D2E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 w:tplc="C2FCCFBA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 w:tplc="BBFA0A40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ateřina Matějíčková">
    <w15:presenceInfo w15:providerId="AD" w15:userId="S::matejickova@czechaid.cz::7825ac64-6f37-4687-aac7-f91ecb69aa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C485F"/>
    <w:rsid w:val="000D042A"/>
    <w:rsid w:val="000D0FCD"/>
    <w:rsid w:val="000D35B1"/>
    <w:rsid w:val="000E281E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E57AB"/>
    <w:rsid w:val="003E6D72"/>
    <w:rsid w:val="00477B81"/>
    <w:rsid w:val="00491610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83A8C"/>
    <w:rsid w:val="007B25AF"/>
    <w:rsid w:val="007C69A5"/>
    <w:rsid w:val="007E230A"/>
    <w:rsid w:val="00804DF5"/>
    <w:rsid w:val="008123F6"/>
    <w:rsid w:val="00840B97"/>
    <w:rsid w:val="008416D3"/>
    <w:rsid w:val="00845815"/>
    <w:rsid w:val="00880046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A0F1E"/>
    <w:rsid w:val="00DB16DF"/>
    <w:rsid w:val="00DD0B21"/>
    <w:rsid w:val="00DD1032"/>
    <w:rsid w:val="00DD2CFD"/>
    <w:rsid w:val="00DF1DFC"/>
    <w:rsid w:val="00E70EF7"/>
    <w:rsid w:val="00E71804"/>
    <w:rsid w:val="00E7316E"/>
    <w:rsid w:val="00EA2EE5"/>
    <w:rsid w:val="00EA5AA9"/>
    <w:rsid w:val="00EC1529"/>
    <w:rsid w:val="00EE01AD"/>
    <w:rsid w:val="00F03C92"/>
    <w:rsid w:val="00F1637A"/>
    <w:rsid w:val="00F24D7B"/>
    <w:rsid w:val="00F319B6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1150</Words>
  <Characters>6790</Characters>
  <Application>Microsoft Office Word</Application>
  <DocSecurity>0</DocSecurity>
  <Lines>56</Lines>
  <Paragraphs>15</Paragraphs>
  <ScaleCrop>false</ScaleCrop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Darina Vlčková</cp:lastModifiedBy>
  <cp:revision>7</cp:revision>
  <dcterms:created xsi:type="dcterms:W3CDTF">2020-11-04T17:25:00Z</dcterms:created>
  <dcterms:modified xsi:type="dcterms:W3CDTF">2020-11-05T17:22:00Z</dcterms:modified>
</cp:coreProperties>
</file>